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A9E9E" w14:textId="456FB4FC" w:rsidR="00387783" w:rsidRDefault="00674016" w:rsidP="00B94BE8">
      <w:pPr>
        <w:jc w:val="both"/>
        <w:rPr>
          <w:rFonts w:ascii="Times New Roman" w:hAnsi="Times New Roman" w:cs="Times New Roman"/>
          <w:sz w:val="28"/>
          <w:szCs w:val="28"/>
        </w:rPr>
      </w:pPr>
      <w:r w:rsidRPr="00674016">
        <w:rPr>
          <w:rFonts w:ascii="Times New Roman" w:hAnsi="Times New Roman" w:cs="Times New Roman"/>
          <w:sz w:val="28"/>
          <w:szCs w:val="28"/>
        </w:rPr>
        <w:t>Ficha “Metodologías de investigación social. Introducción a los oficios” (</w:t>
      </w:r>
      <w:r w:rsidR="00082A50" w:rsidRPr="00674016">
        <w:rPr>
          <w:rFonts w:ascii="Times New Roman" w:hAnsi="Times New Roman" w:cs="Times New Roman"/>
          <w:sz w:val="28"/>
          <w:szCs w:val="28"/>
        </w:rPr>
        <w:t>Pág.</w:t>
      </w:r>
      <w:r w:rsidRPr="00674016">
        <w:rPr>
          <w:rFonts w:ascii="Times New Roman" w:hAnsi="Times New Roman" w:cs="Times New Roman"/>
          <w:sz w:val="28"/>
          <w:szCs w:val="28"/>
        </w:rPr>
        <w:t xml:space="preserve"> 11-30) de Manuel Canales.</w:t>
      </w:r>
      <w:r w:rsidR="00082A50">
        <w:rPr>
          <w:rFonts w:ascii="Times New Roman" w:hAnsi="Times New Roman" w:cs="Times New Roman"/>
          <w:sz w:val="28"/>
          <w:szCs w:val="28"/>
        </w:rPr>
        <w:t xml:space="preserve"> </w:t>
      </w:r>
    </w:p>
    <w:p w14:paraId="33CB2111" w14:textId="12C04E56" w:rsidR="00082A50" w:rsidRPr="00082A50" w:rsidRDefault="00082A50" w:rsidP="00B94BE8">
      <w:pPr>
        <w:jc w:val="both"/>
        <w:rPr>
          <w:rFonts w:ascii="Times New Roman" w:hAnsi="Times New Roman" w:cs="Times New Roman"/>
          <w:sz w:val="24"/>
          <w:szCs w:val="24"/>
        </w:rPr>
      </w:pPr>
      <w:commentRangeStart w:id="0"/>
      <w:r>
        <w:rPr>
          <w:rFonts w:ascii="Times New Roman" w:hAnsi="Times New Roman" w:cs="Times New Roman"/>
          <w:sz w:val="24"/>
          <w:szCs w:val="24"/>
        </w:rPr>
        <w:t>Anaís Jiménez</w:t>
      </w:r>
      <w:commentRangeEnd w:id="0"/>
      <w:r w:rsidR="008B657C">
        <w:rPr>
          <w:rStyle w:val="Refdecomentario"/>
        </w:rPr>
        <w:commentReference w:id="0"/>
      </w:r>
    </w:p>
    <w:p w14:paraId="031C3150" w14:textId="2A018663" w:rsidR="00596758" w:rsidRDefault="00596758" w:rsidP="00B94BE8">
      <w:pPr>
        <w:jc w:val="both"/>
        <w:rPr>
          <w:rFonts w:ascii="Times New Roman" w:hAnsi="Times New Roman" w:cs="Times New Roman"/>
          <w:sz w:val="28"/>
          <w:szCs w:val="28"/>
        </w:rPr>
      </w:pPr>
    </w:p>
    <w:p w14:paraId="178D3BB7" w14:textId="74A51127" w:rsidR="00596758" w:rsidRPr="00596758" w:rsidRDefault="00596758" w:rsidP="00B94BE8">
      <w:pPr>
        <w:jc w:val="both"/>
        <w:rPr>
          <w:rFonts w:ascii="Times New Roman" w:hAnsi="Times New Roman" w:cs="Times New Roman"/>
          <w:sz w:val="24"/>
          <w:szCs w:val="24"/>
        </w:rPr>
      </w:pPr>
      <w:r>
        <w:rPr>
          <w:rFonts w:ascii="Times New Roman" w:hAnsi="Times New Roman" w:cs="Times New Roman"/>
          <w:sz w:val="24"/>
          <w:szCs w:val="24"/>
        </w:rPr>
        <w:t>Palabras Claves: Cuantitativo, Cualitativo, Dialéctico, subjetivo, numérico.</w:t>
      </w:r>
    </w:p>
    <w:p w14:paraId="44107CC7" w14:textId="478FC026" w:rsidR="00674016" w:rsidRDefault="00674016" w:rsidP="00B94BE8">
      <w:pPr>
        <w:jc w:val="both"/>
        <w:rPr>
          <w:rFonts w:ascii="Times New Roman" w:hAnsi="Times New Roman" w:cs="Times New Roman"/>
          <w:sz w:val="28"/>
          <w:szCs w:val="28"/>
        </w:rPr>
      </w:pPr>
    </w:p>
    <w:p w14:paraId="7164B56B" w14:textId="20FB058E" w:rsidR="00596758" w:rsidRDefault="00596758" w:rsidP="00B94BE8">
      <w:pPr>
        <w:jc w:val="both"/>
        <w:rPr>
          <w:rFonts w:ascii="Times New Roman" w:hAnsi="Times New Roman" w:cs="Times New Roman"/>
          <w:sz w:val="24"/>
          <w:szCs w:val="24"/>
        </w:rPr>
      </w:pPr>
      <w:r>
        <w:rPr>
          <w:rFonts w:ascii="Times New Roman" w:hAnsi="Times New Roman" w:cs="Times New Roman"/>
          <w:sz w:val="24"/>
          <w:szCs w:val="24"/>
        </w:rPr>
        <w:t>El texto de Canales busca explicarnos de la forma más profunda posible tres posibles metodologías de investigación, las cuales son Cuantitativa, Cualitativa y Dialéctico.</w:t>
      </w:r>
    </w:p>
    <w:p w14:paraId="2A57A665" w14:textId="14E10B4F" w:rsidR="00596758" w:rsidRDefault="00596758" w:rsidP="00B94BE8">
      <w:pPr>
        <w:jc w:val="both"/>
        <w:rPr>
          <w:rFonts w:ascii="Times New Roman" w:hAnsi="Times New Roman" w:cs="Times New Roman"/>
          <w:sz w:val="24"/>
          <w:szCs w:val="24"/>
        </w:rPr>
      </w:pPr>
      <w:r>
        <w:rPr>
          <w:rFonts w:ascii="Times New Roman" w:hAnsi="Times New Roman" w:cs="Times New Roman"/>
          <w:sz w:val="24"/>
          <w:szCs w:val="24"/>
        </w:rPr>
        <w:t xml:space="preserve">El método cuantitativo es conocido por trabajar principalmente con números volviendo tanto su muestra como su tema con un valor en sí, representando la realidad con valores numéricos dejando a la sociedad representada en </w:t>
      </w:r>
      <w:r w:rsidR="00E906CA">
        <w:rPr>
          <w:rFonts w:ascii="Times New Roman" w:hAnsi="Times New Roman" w:cs="Times New Roman"/>
          <w:sz w:val="24"/>
          <w:szCs w:val="24"/>
        </w:rPr>
        <w:t>secciones y valores. Para esto, este tipo de metodología utiliza como instrumentos las variables y valores</w:t>
      </w:r>
      <w:r w:rsidR="0004220E">
        <w:rPr>
          <w:rFonts w:ascii="Times New Roman" w:hAnsi="Times New Roman" w:cs="Times New Roman"/>
          <w:sz w:val="24"/>
          <w:szCs w:val="24"/>
        </w:rPr>
        <w:t xml:space="preserve"> </w:t>
      </w:r>
      <w:r w:rsidR="00E906CA">
        <w:rPr>
          <w:rFonts w:ascii="Times New Roman" w:hAnsi="Times New Roman" w:cs="Times New Roman"/>
          <w:sz w:val="24"/>
          <w:szCs w:val="24"/>
        </w:rPr>
        <w:t>además de una muestra azarosa que debe ser transformada en números</w:t>
      </w:r>
      <w:r w:rsidR="001B562E">
        <w:rPr>
          <w:rFonts w:ascii="Times New Roman" w:hAnsi="Times New Roman" w:cs="Times New Roman"/>
          <w:sz w:val="24"/>
          <w:szCs w:val="24"/>
        </w:rPr>
        <w:t>. T</w:t>
      </w:r>
      <w:r w:rsidR="00E906CA">
        <w:rPr>
          <w:rFonts w:ascii="Times New Roman" w:hAnsi="Times New Roman" w:cs="Times New Roman"/>
          <w:sz w:val="24"/>
          <w:szCs w:val="24"/>
        </w:rPr>
        <w:t xml:space="preserve">ambién Canales nos explica que normalmente existen </w:t>
      </w:r>
      <w:r w:rsidR="0004220E">
        <w:rPr>
          <w:rFonts w:ascii="Times New Roman" w:hAnsi="Times New Roman" w:cs="Times New Roman"/>
          <w:sz w:val="24"/>
          <w:szCs w:val="24"/>
        </w:rPr>
        <w:t>cuatro</w:t>
      </w:r>
      <w:r w:rsidR="00E906CA">
        <w:rPr>
          <w:rFonts w:ascii="Times New Roman" w:hAnsi="Times New Roman" w:cs="Times New Roman"/>
          <w:sz w:val="24"/>
          <w:szCs w:val="24"/>
        </w:rPr>
        <w:t xml:space="preserve"> escalas numerables para lo social, y nos entrega explicación sobre </w:t>
      </w:r>
      <w:r w:rsidR="001B562E">
        <w:rPr>
          <w:rFonts w:ascii="Times New Roman" w:hAnsi="Times New Roman" w:cs="Times New Roman"/>
          <w:sz w:val="24"/>
          <w:szCs w:val="24"/>
        </w:rPr>
        <w:t>tres, las</w:t>
      </w:r>
      <w:r w:rsidR="00E906CA">
        <w:rPr>
          <w:rFonts w:ascii="Times New Roman" w:hAnsi="Times New Roman" w:cs="Times New Roman"/>
          <w:sz w:val="24"/>
          <w:szCs w:val="24"/>
        </w:rPr>
        <w:t xml:space="preserve"> cuales son numeral, ordinal y Escalar. Este método tiene como principal herramienta para la recolección de datos la encuesta, debido a que esta otorga </w:t>
      </w:r>
      <w:r w:rsidR="001B562E">
        <w:rPr>
          <w:rFonts w:ascii="Times New Roman" w:hAnsi="Times New Roman" w:cs="Times New Roman"/>
          <w:sz w:val="24"/>
          <w:szCs w:val="24"/>
        </w:rPr>
        <w:t>alternativas que se pueden catalogar por números.</w:t>
      </w:r>
      <w:r w:rsidR="00E906CA">
        <w:rPr>
          <w:rFonts w:ascii="Times New Roman" w:hAnsi="Times New Roman" w:cs="Times New Roman"/>
          <w:sz w:val="24"/>
          <w:szCs w:val="24"/>
        </w:rPr>
        <w:t xml:space="preserve">  </w:t>
      </w:r>
      <w:sdt>
        <w:sdtPr>
          <w:rPr>
            <w:rFonts w:ascii="Times New Roman" w:hAnsi="Times New Roman" w:cs="Times New Roman"/>
            <w:sz w:val="24"/>
            <w:szCs w:val="24"/>
          </w:rPr>
          <w:id w:val="-1354415007"/>
          <w:citation/>
        </w:sdtPr>
        <w:sdtEndPr/>
        <w:sdtContent>
          <w:r w:rsidR="00B94BE8">
            <w:rPr>
              <w:rFonts w:ascii="Times New Roman" w:hAnsi="Times New Roman" w:cs="Times New Roman"/>
              <w:sz w:val="24"/>
              <w:szCs w:val="24"/>
            </w:rPr>
            <w:fldChar w:fldCharType="begin"/>
          </w:r>
          <w:r w:rsidR="00B94BE8">
            <w:rPr>
              <w:rFonts w:ascii="Times New Roman" w:hAnsi="Times New Roman" w:cs="Times New Roman"/>
              <w:sz w:val="24"/>
              <w:szCs w:val="24"/>
            </w:rPr>
            <w:instrText xml:space="preserve"> CITATION Man06 \l 13322 </w:instrText>
          </w:r>
          <w:r w:rsidR="00B94BE8">
            <w:rPr>
              <w:rFonts w:ascii="Times New Roman" w:hAnsi="Times New Roman" w:cs="Times New Roman"/>
              <w:sz w:val="24"/>
              <w:szCs w:val="24"/>
            </w:rPr>
            <w:fldChar w:fldCharType="separate"/>
          </w:r>
          <w:r w:rsidR="00B94BE8" w:rsidRPr="00B94BE8">
            <w:rPr>
              <w:rFonts w:ascii="Times New Roman" w:hAnsi="Times New Roman" w:cs="Times New Roman"/>
              <w:noProof/>
              <w:sz w:val="24"/>
              <w:szCs w:val="24"/>
            </w:rPr>
            <w:t>(Canales, 2006)</w:t>
          </w:r>
          <w:r w:rsidR="00B94BE8">
            <w:rPr>
              <w:rFonts w:ascii="Times New Roman" w:hAnsi="Times New Roman" w:cs="Times New Roman"/>
              <w:sz w:val="24"/>
              <w:szCs w:val="24"/>
            </w:rPr>
            <w:fldChar w:fldCharType="end"/>
          </w:r>
        </w:sdtContent>
      </w:sdt>
      <w:r w:rsidR="00E906CA">
        <w:rPr>
          <w:rFonts w:ascii="Times New Roman" w:hAnsi="Times New Roman" w:cs="Times New Roman"/>
          <w:sz w:val="24"/>
          <w:szCs w:val="24"/>
        </w:rPr>
        <w:t xml:space="preserve"> </w:t>
      </w:r>
    </w:p>
    <w:p w14:paraId="2C833C3E" w14:textId="55828142" w:rsidR="00596758" w:rsidRDefault="001B562E" w:rsidP="00B94BE8">
      <w:pPr>
        <w:jc w:val="both"/>
        <w:rPr>
          <w:rFonts w:ascii="Times New Roman" w:hAnsi="Times New Roman" w:cs="Times New Roman"/>
          <w:sz w:val="24"/>
          <w:szCs w:val="24"/>
        </w:rPr>
      </w:pPr>
      <w:r>
        <w:rPr>
          <w:rFonts w:ascii="Times New Roman" w:hAnsi="Times New Roman" w:cs="Times New Roman"/>
          <w:sz w:val="24"/>
          <w:szCs w:val="24"/>
        </w:rPr>
        <w:t>El método Cualitativo se basa principalmente en la observación de lo que se desea investigar, este contiene bases y criterios de validación propias guiándose por el orden de los significados y sus reglas de significación las cuales son los códigos y los documentos. Este tipo de metodología no utiliza variables pues considera al objeto como algo complejo que est</w:t>
      </w:r>
      <w:r w:rsidR="00966E95">
        <w:rPr>
          <w:rFonts w:ascii="Times New Roman" w:hAnsi="Times New Roman" w:cs="Times New Roman"/>
          <w:sz w:val="24"/>
          <w:szCs w:val="24"/>
        </w:rPr>
        <w:t>á</w:t>
      </w:r>
      <w:r>
        <w:rPr>
          <w:rFonts w:ascii="Times New Roman" w:hAnsi="Times New Roman" w:cs="Times New Roman"/>
          <w:sz w:val="24"/>
          <w:szCs w:val="24"/>
        </w:rPr>
        <w:t xml:space="preserve"> articulado como una totalidad. Sus instrumentos se basan en que el objeto responde a sus propias preguntas, debido a esto se rompe la objetividad como observación y se asume una parada más subjetiva, las </w:t>
      </w:r>
      <w:r w:rsidR="0004220E">
        <w:rPr>
          <w:rFonts w:ascii="Times New Roman" w:hAnsi="Times New Roman" w:cs="Times New Roman"/>
          <w:sz w:val="24"/>
          <w:szCs w:val="24"/>
        </w:rPr>
        <w:t>herramientas principales</w:t>
      </w:r>
      <w:r>
        <w:rPr>
          <w:rFonts w:ascii="Times New Roman" w:hAnsi="Times New Roman" w:cs="Times New Roman"/>
          <w:sz w:val="24"/>
          <w:szCs w:val="24"/>
        </w:rPr>
        <w:t xml:space="preserve"> de este método son los cuestionarios, las Autobiografías</w:t>
      </w:r>
      <w:r w:rsidR="0004220E">
        <w:rPr>
          <w:rFonts w:ascii="Times New Roman" w:hAnsi="Times New Roman" w:cs="Times New Roman"/>
          <w:sz w:val="24"/>
          <w:szCs w:val="24"/>
        </w:rPr>
        <w:t xml:space="preserve">, los testimonios </w:t>
      </w:r>
      <w:r>
        <w:rPr>
          <w:rFonts w:ascii="Times New Roman" w:hAnsi="Times New Roman" w:cs="Times New Roman"/>
          <w:sz w:val="24"/>
          <w:szCs w:val="24"/>
        </w:rPr>
        <w:t>y los grupos de discusión</w:t>
      </w:r>
      <w:r w:rsidR="0004220E">
        <w:rPr>
          <w:rFonts w:ascii="Times New Roman" w:hAnsi="Times New Roman" w:cs="Times New Roman"/>
          <w:sz w:val="24"/>
          <w:szCs w:val="24"/>
        </w:rPr>
        <w:t>.</w:t>
      </w:r>
      <w:sdt>
        <w:sdtPr>
          <w:rPr>
            <w:rFonts w:ascii="Times New Roman" w:hAnsi="Times New Roman" w:cs="Times New Roman"/>
            <w:sz w:val="24"/>
            <w:szCs w:val="24"/>
          </w:rPr>
          <w:id w:val="-1891801414"/>
          <w:citation/>
        </w:sdtPr>
        <w:sdtEndPr/>
        <w:sdtContent>
          <w:r w:rsidR="00B94BE8">
            <w:rPr>
              <w:rFonts w:ascii="Times New Roman" w:hAnsi="Times New Roman" w:cs="Times New Roman"/>
              <w:sz w:val="24"/>
              <w:szCs w:val="24"/>
            </w:rPr>
            <w:fldChar w:fldCharType="begin"/>
          </w:r>
          <w:r w:rsidR="00B94BE8">
            <w:rPr>
              <w:rFonts w:ascii="Times New Roman" w:hAnsi="Times New Roman" w:cs="Times New Roman"/>
              <w:sz w:val="24"/>
              <w:szCs w:val="24"/>
            </w:rPr>
            <w:instrText xml:space="preserve"> CITATION Man06 \l 13322 </w:instrText>
          </w:r>
          <w:r w:rsidR="00B94BE8">
            <w:rPr>
              <w:rFonts w:ascii="Times New Roman" w:hAnsi="Times New Roman" w:cs="Times New Roman"/>
              <w:sz w:val="24"/>
              <w:szCs w:val="24"/>
            </w:rPr>
            <w:fldChar w:fldCharType="separate"/>
          </w:r>
          <w:r w:rsidR="00B94BE8">
            <w:rPr>
              <w:rFonts w:ascii="Times New Roman" w:hAnsi="Times New Roman" w:cs="Times New Roman"/>
              <w:noProof/>
              <w:sz w:val="24"/>
              <w:szCs w:val="24"/>
            </w:rPr>
            <w:t xml:space="preserve"> </w:t>
          </w:r>
          <w:r w:rsidR="00B94BE8" w:rsidRPr="00B94BE8">
            <w:rPr>
              <w:rFonts w:ascii="Times New Roman" w:hAnsi="Times New Roman" w:cs="Times New Roman"/>
              <w:noProof/>
              <w:sz w:val="24"/>
              <w:szCs w:val="24"/>
            </w:rPr>
            <w:t>(Canales, 2006)</w:t>
          </w:r>
          <w:r w:rsidR="00B94BE8">
            <w:rPr>
              <w:rFonts w:ascii="Times New Roman" w:hAnsi="Times New Roman" w:cs="Times New Roman"/>
              <w:sz w:val="24"/>
              <w:szCs w:val="24"/>
            </w:rPr>
            <w:fldChar w:fldCharType="end"/>
          </w:r>
        </w:sdtContent>
      </w:sdt>
    </w:p>
    <w:p w14:paraId="31B47076" w14:textId="6CCAD6F2" w:rsidR="00674016" w:rsidRDefault="0004220E" w:rsidP="00B94BE8">
      <w:pPr>
        <w:jc w:val="both"/>
        <w:rPr>
          <w:rFonts w:ascii="Times New Roman" w:hAnsi="Times New Roman" w:cs="Times New Roman"/>
          <w:sz w:val="24"/>
          <w:szCs w:val="24"/>
        </w:rPr>
      </w:pPr>
      <w:r>
        <w:rPr>
          <w:rFonts w:ascii="Times New Roman" w:hAnsi="Times New Roman" w:cs="Times New Roman"/>
          <w:sz w:val="24"/>
          <w:szCs w:val="24"/>
        </w:rPr>
        <w:t>El dial</w:t>
      </w:r>
      <w:del w:id="1" w:author="CLAUDIO DUARTE" w:date="2021-11-10T07:29:00Z">
        <w:r w:rsidDel="00580D4B">
          <w:rPr>
            <w:rFonts w:ascii="Times New Roman" w:hAnsi="Times New Roman" w:cs="Times New Roman"/>
            <w:sz w:val="24"/>
            <w:szCs w:val="24"/>
          </w:rPr>
          <w:delText>e</w:delText>
        </w:r>
      </w:del>
      <w:ins w:id="2" w:author="CLAUDIO DUARTE" w:date="2021-11-10T07:29:00Z">
        <w:r w:rsidR="00580D4B">
          <w:rPr>
            <w:rFonts w:ascii="Times New Roman" w:hAnsi="Times New Roman" w:cs="Times New Roman"/>
            <w:sz w:val="24"/>
            <w:szCs w:val="24"/>
          </w:rPr>
          <w:t>é</w:t>
        </w:r>
      </w:ins>
      <w:r>
        <w:rPr>
          <w:rFonts w:ascii="Times New Roman" w:hAnsi="Times New Roman" w:cs="Times New Roman"/>
          <w:sz w:val="24"/>
          <w:szCs w:val="24"/>
        </w:rPr>
        <w:t xml:space="preserve">ctico elimina la barrera que existe entre un observador y un observado, </w:t>
      </w:r>
      <w:r w:rsidR="004C17C0">
        <w:rPr>
          <w:rFonts w:ascii="Times New Roman" w:hAnsi="Times New Roman" w:cs="Times New Roman"/>
          <w:sz w:val="24"/>
          <w:szCs w:val="24"/>
        </w:rPr>
        <w:t xml:space="preserve">generando que el </w:t>
      </w:r>
      <w:r w:rsidR="00966E95">
        <w:rPr>
          <w:rFonts w:ascii="Times New Roman" w:hAnsi="Times New Roman" w:cs="Times New Roman"/>
          <w:sz w:val="24"/>
          <w:szCs w:val="24"/>
        </w:rPr>
        <w:t>primero</w:t>
      </w:r>
      <w:r w:rsidR="004C17C0">
        <w:rPr>
          <w:rFonts w:ascii="Times New Roman" w:hAnsi="Times New Roman" w:cs="Times New Roman"/>
          <w:sz w:val="24"/>
          <w:szCs w:val="24"/>
        </w:rPr>
        <w:t xml:space="preserve"> tenga un papel de mediador dentro de las investigaciones, obteniendo datos de los sujetos que son interpretadas por su propia realidad</w:t>
      </w:r>
      <w:r w:rsidR="00AE437C">
        <w:rPr>
          <w:rFonts w:ascii="Times New Roman" w:hAnsi="Times New Roman" w:cs="Times New Roman"/>
          <w:sz w:val="24"/>
          <w:szCs w:val="24"/>
        </w:rPr>
        <w:t>,</w:t>
      </w:r>
      <w:r w:rsidR="004C17C0">
        <w:rPr>
          <w:rFonts w:ascii="Times New Roman" w:hAnsi="Times New Roman" w:cs="Times New Roman"/>
          <w:sz w:val="24"/>
          <w:szCs w:val="24"/>
        </w:rPr>
        <w:t xml:space="preserve"> dándoles el papel de observadores reflexivos </w:t>
      </w:r>
      <w:r w:rsidR="00AE437C">
        <w:rPr>
          <w:rFonts w:ascii="Times New Roman" w:hAnsi="Times New Roman" w:cs="Times New Roman"/>
          <w:sz w:val="24"/>
          <w:szCs w:val="24"/>
        </w:rPr>
        <w:t>otorgando</w:t>
      </w:r>
      <w:r w:rsidR="004C17C0">
        <w:rPr>
          <w:rFonts w:ascii="Times New Roman" w:hAnsi="Times New Roman" w:cs="Times New Roman"/>
          <w:sz w:val="24"/>
          <w:szCs w:val="24"/>
        </w:rPr>
        <w:t xml:space="preserve"> la oportunidad no solo de hablar u opinar, también de intervenir, su instrumento principal es su intervención dentro de la investigación.</w:t>
      </w:r>
      <w:sdt>
        <w:sdtPr>
          <w:rPr>
            <w:rFonts w:ascii="Times New Roman" w:hAnsi="Times New Roman" w:cs="Times New Roman"/>
            <w:sz w:val="24"/>
            <w:szCs w:val="24"/>
          </w:rPr>
          <w:id w:val="-649292351"/>
          <w:citation/>
        </w:sdtPr>
        <w:sdtEndPr/>
        <w:sdtContent>
          <w:r w:rsidR="00082A50">
            <w:rPr>
              <w:rFonts w:ascii="Times New Roman" w:hAnsi="Times New Roman" w:cs="Times New Roman"/>
              <w:sz w:val="24"/>
              <w:szCs w:val="24"/>
            </w:rPr>
            <w:fldChar w:fldCharType="begin"/>
          </w:r>
          <w:r w:rsidR="00082A50">
            <w:rPr>
              <w:rFonts w:ascii="Times New Roman" w:hAnsi="Times New Roman" w:cs="Times New Roman"/>
              <w:sz w:val="24"/>
              <w:szCs w:val="24"/>
            </w:rPr>
            <w:instrText xml:space="preserve"> CITATION Man06 \l 13322 </w:instrText>
          </w:r>
          <w:r w:rsidR="00082A50">
            <w:rPr>
              <w:rFonts w:ascii="Times New Roman" w:hAnsi="Times New Roman" w:cs="Times New Roman"/>
              <w:sz w:val="24"/>
              <w:szCs w:val="24"/>
            </w:rPr>
            <w:fldChar w:fldCharType="separate"/>
          </w:r>
          <w:r w:rsidR="00082A50">
            <w:rPr>
              <w:rFonts w:ascii="Times New Roman" w:hAnsi="Times New Roman" w:cs="Times New Roman"/>
              <w:noProof/>
              <w:sz w:val="24"/>
              <w:szCs w:val="24"/>
            </w:rPr>
            <w:t xml:space="preserve"> </w:t>
          </w:r>
          <w:r w:rsidR="00082A50" w:rsidRPr="00082A50">
            <w:rPr>
              <w:rFonts w:ascii="Times New Roman" w:hAnsi="Times New Roman" w:cs="Times New Roman"/>
              <w:noProof/>
              <w:sz w:val="24"/>
              <w:szCs w:val="24"/>
            </w:rPr>
            <w:t>(Canales, 2006)</w:t>
          </w:r>
          <w:r w:rsidR="00082A50">
            <w:rPr>
              <w:rFonts w:ascii="Times New Roman" w:hAnsi="Times New Roman" w:cs="Times New Roman"/>
              <w:sz w:val="24"/>
              <w:szCs w:val="24"/>
            </w:rPr>
            <w:fldChar w:fldCharType="end"/>
          </w:r>
        </w:sdtContent>
      </w:sdt>
    </w:p>
    <w:p w14:paraId="5142AD9D" w14:textId="2573A764" w:rsidR="004C17C0" w:rsidRPr="004C17C0" w:rsidRDefault="004C17C0" w:rsidP="00B94BE8">
      <w:pPr>
        <w:jc w:val="both"/>
        <w:rPr>
          <w:rFonts w:ascii="Times New Roman" w:hAnsi="Times New Roman" w:cs="Times New Roman"/>
          <w:sz w:val="24"/>
          <w:szCs w:val="24"/>
        </w:rPr>
      </w:pPr>
      <w:r>
        <w:rPr>
          <w:rFonts w:ascii="Times New Roman" w:hAnsi="Times New Roman" w:cs="Times New Roman"/>
          <w:sz w:val="24"/>
          <w:szCs w:val="24"/>
        </w:rPr>
        <w:t>Estas metodologías nos dan un control como investigadores en nuestro objeto, pero a su vez se debe analizar los puntos ciegos y las negativas de cada uno de estos para una correcta investigación.</w:t>
      </w:r>
      <w:r w:rsidR="00082A50">
        <w:rPr>
          <w:rFonts w:ascii="Times New Roman" w:hAnsi="Times New Roman" w:cs="Times New Roman"/>
          <w:sz w:val="24"/>
          <w:szCs w:val="24"/>
        </w:rPr>
        <w:t xml:space="preserve"> </w:t>
      </w:r>
      <w:sdt>
        <w:sdtPr>
          <w:rPr>
            <w:rFonts w:ascii="Times New Roman" w:hAnsi="Times New Roman" w:cs="Times New Roman"/>
            <w:sz w:val="24"/>
            <w:szCs w:val="24"/>
          </w:rPr>
          <w:id w:val="1209913010"/>
          <w:citation/>
        </w:sdtPr>
        <w:sdtEndPr/>
        <w:sdtContent>
          <w:r w:rsidR="00082A50">
            <w:rPr>
              <w:rFonts w:ascii="Times New Roman" w:hAnsi="Times New Roman" w:cs="Times New Roman"/>
              <w:sz w:val="24"/>
              <w:szCs w:val="24"/>
            </w:rPr>
            <w:fldChar w:fldCharType="begin"/>
          </w:r>
          <w:r w:rsidR="00082A50">
            <w:rPr>
              <w:rFonts w:ascii="Times New Roman" w:hAnsi="Times New Roman" w:cs="Times New Roman"/>
              <w:sz w:val="24"/>
              <w:szCs w:val="24"/>
            </w:rPr>
            <w:instrText xml:space="preserve"> CITATION Man06 \l 13322 </w:instrText>
          </w:r>
          <w:r w:rsidR="00082A50">
            <w:rPr>
              <w:rFonts w:ascii="Times New Roman" w:hAnsi="Times New Roman" w:cs="Times New Roman"/>
              <w:sz w:val="24"/>
              <w:szCs w:val="24"/>
            </w:rPr>
            <w:fldChar w:fldCharType="separate"/>
          </w:r>
          <w:r w:rsidR="00082A50" w:rsidRPr="00082A50">
            <w:rPr>
              <w:rFonts w:ascii="Times New Roman" w:hAnsi="Times New Roman" w:cs="Times New Roman"/>
              <w:noProof/>
              <w:sz w:val="24"/>
              <w:szCs w:val="24"/>
            </w:rPr>
            <w:t>(Canales, 2006)</w:t>
          </w:r>
          <w:r w:rsidR="00082A50">
            <w:rPr>
              <w:rFonts w:ascii="Times New Roman" w:hAnsi="Times New Roman" w:cs="Times New Roman"/>
              <w:sz w:val="24"/>
              <w:szCs w:val="24"/>
            </w:rPr>
            <w:fldChar w:fldCharType="end"/>
          </w:r>
        </w:sdtContent>
      </w:sdt>
    </w:p>
    <w:p w14:paraId="49D6F46B" w14:textId="38FCB20A" w:rsidR="00674016" w:rsidRPr="00B94BE8" w:rsidRDefault="00674016" w:rsidP="00B94BE8">
      <w:pPr>
        <w:jc w:val="both"/>
        <w:rPr>
          <w:rFonts w:ascii="Times New Roman" w:hAnsi="Times New Roman" w:cs="Times New Roman"/>
          <w:sz w:val="28"/>
          <w:szCs w:val="28"/>
        </w:rPr>
      </w:pPr>
      <w:r w:rsidRPr="00B94BE8">
        <w:rPr>
          <w:rFonts w:ascii="Times New Roman" w:hAnsi="Times New Roman" w:cs="Times New Roman"/>
          <w:sz w:val="24"/>
          <w:szCs w:val="24"/>
        </w:rPr>
        <w:t>¿Cuáles son las diferencias principales entre los tres métodos propuestos por el autor?</w:t>
      </w:r>
    </w:p>
    <w:p w14:paraId="2071022B" w14:textId="7163F635" w:rsidR="00B94BE8" w:rsidRDefault="00B94BE8" w:rsidP="00B94BE8">
      <w:pPr>
        <w:jc w:val="both"/>
        <w:rPr>
          <w:rFonts w:ascii="Times New Roman" w:hAnsi="Times New Roman" w:cs="Times New Roman"/>
          <w:sz w:val="24"/>
          <w:szCs w:val="24"/>
        </w:rPr>
      </w:pPr>
      <w:r w:rsidRPr="00B94BE8">
        <w:rPr>
          <w:rFonts w:ascii="Times New Roman" w:hAnsi="Times New Roman" w:cs="Times New Roman"/>
          <w:sz w:val="24"/>
          <w:szCs w:val="24"/>
        </w:rPr>
        <w:t>El método cualitativo se basa en una mirada subjetiva sobre los sujetos de estudio pues se considera a est</w:t>
      </w:r>
      <w:r w:rsidR="00AE437C">
        <w:rPr>
          <w:rFonts w:ascii="Times New Roman" w:hAnsi="Times New Roman" w:cs="Times New Roman"/>
          <w:sz w:val="24"/>
          <w:szCs w:val="24"/>
        </w:rPr>
        <w:t>e</w:t>
      </w:r>
      <w:r w:rsidRPr="00B94BE8">
        <w:rPr>
          <w:rFonts w:ascii="Times New Roman" w:hAnsi="Times New Roman" w:cs="Times New Roman"/>
          <w:sz w:val="24"/>
          <w:szCs w:val="24"/>
        </w:rPr>
        <w:t xml:space="preserve"> como algo abstracto, sin embargo, se ve una postura de </w:t>
      </w:r>
      <w:r w:rsidR="00AE437C">
        <w:rPr>
          <w:rFonts w:ascii="Times New Roman" w:hAnsi="Times New Roman" w:cs="Times New Roman"/>
          <w:sz w:val="24"/>
          <w:szCs w:val="24"/>
        </w:rPr>
        <w:t>relación sujeto-objeto</w:t>
      </w:r>
      <w:r w:rsidRPr="00B94BE8">
        <w:rPr>
          <w:rFonts w:ascii="Times New Roman" w:hAnsi="Times New Roman" w:cs="Times New Roman"/>
          <w:sz w:val="24"/>
          <w:szCs w:val="24"/>
        </w:rPr>
        <w:t xml:space="preserve"> que guía este tipo de investigación. En cambio, el método cuantitativo busca la idea de </w:t>
      </w:r>
      <w:r w:rsidRPr="00B94BE8">
        <w:rPr>
          <w:rFonts w:ascii="Times New Roman" w:hAnsi="Times New Roman" w:cs="Times New Roman"/>
          <w:sz w:val="24"/>
          <w:szCs w:val="24"/>
        </w:rPr>
        <w:lastRenderedPageBreak/>
        <w:t xml:space="preserve">transformar en valores todo lo que se desea investigar (sujeto y tema), para dar un resultado según la </w:t>
      </w:r>
      <w:r w:rsidR="00082A50" w:rsidRPr="00B94BE8">
        <w:rPr>
          <w:rFonts w:ascii="Times New Roman" w:hAnsi="Times New Roman" w:cs="Times New Roman"/>
          <w:sz w:val="24"/>
          <w:szCs w:val="24"/>
        </w:rPr>
        <w:t>variable. Y</w:t>
      </w:r>
      <w:r w:rsidRPr="00B94BE8">
        <w:rPr>
          <w:rFonts w:ascii="Times New Roman" w:hAnsi="Times New Roman" w:cs="Times New Roman"/>
          <w:sz w:val="24"/>
          <w:szCs w:val="24"/>
        </w:rPr>
        <w:t>, el Dial</w:t>
      </w:r>
      <w:ins w:id="3" w:author="CLAUDIO DUARTE" w:date="2021-11-10T07:30:00Z">
        <w:r w:rsidR="001073B3">
          <w:rPr>
            <w:rFonts w:ascii="Times New Roman" w:hAnsi="Times New Roman" w:cs="Times New Roman"/>
            <w:sz w:val="24"/>
            <w:szCs w:val="24"/>
          </w:rPr>
          <w:t>é</w:t>
        </w:r>
      </w:ins>
      <w:del w:id="4" w:author="CLAUDIO DUARTE" w:date="2021-11-10T07:30:00Z">
        <w:r w:rsidRPr="00B94BE8" w:rsidDel="001073B3">
          <w:rPr>
            <w:rFonts w:ascii="Times New Roman" w:hAnsi="Times New Roman" w:cs="Times New Roman"/>
            <w:sz w:val="24"/>
            <w:szCs w:val="24"/>
          </w:rPr>
          <w:delText>e</w:delText>
        </w:r>
      </w:del>
      <w:r w:rsidRPr="00B94BE8">
        <w:rPr>
          <w:rFonts w:ascii="Times New Roman" w:hAnsi="Times New Roman" w:cs="Times New Roman"/>
          <w:sz w:val="24"/>
          <w:szCs w:val="24"/>
        </w:rPr>
        <w:t xml:space="preserve">ctico busca que el investigador sea parte de esta investigación, es por esto por lo que se le considera más un actor dentro del marco investigativo. Estos tres son muy distintos, pues uno se enfoca principalmente en una lógica numérica (como el empirismo), el otro en un enfoque subjetivo, pero desde una mirada de investigador a un sujeto investigado y el tercero se enfoca principalmente en ser parte de esta investigación.  </w:t>
      </w:r>
      <w:sdt>
        <w:sdtPr>
          <w:rPr>
            <w:rFonts w:ascii="Times New Roman" w:hAnsi="Times New Roman" w:cs="Times New Roman"/>
            <w:sz w:val="24"/>
            <w:szCs w:val="24"/>
          </w:rPr>
          <w:id w:val="-1438900950"/>
          <w:citation/>
        </w:sdtPr>
        <w:sdtEndPr/>
        <w:sdtContent>
          <w:r w:rsidR="00082A50">
            <w:rPr>
              <w:rFonts w:ascii="Times New Roman" w:hAnsi="Times New Roman" w:cs="Times New Roman"/>
              <w:sz w:val="24"/>
              <w:szCs w:val="24"/>
            </w:rPr>
            <w:fldChar w:fldCharType="begin"/>
          </w:r>
          <w:r w:rsidR="00082A50">
            <w:rPr>
              <w:rFonts w:ascii="Times New Roman" w:hAnsi="Times New Roman" w:cs="Times New Roman"/>
              <w:sz w:val="24"/>
              <w:szCs w:val="24"/>
            </w:rPr>
            <w:instrText xml:space="preserve"> CITATION Man06 \l 13322 </w:instrText>
          </w:r>
          <w:r w:rsidR="00082A50">
            <w:rPr>
              <w:rFonts w:ascii="Times New Roman" w:hAnsi="Times New Roman" w:cs="Times New Roman"/>
              <w:sz w:val="24"/>
              <w:szCs w:val="24"/>
            </w:rPr>
            <w:fldChar w:fldCharType="separate"/>
          </w:r>
          <w:r w:rsidR="00082A50" w:rsidRPr="00082A50">
            <w:rPr>
              <w:rFonts w:ascii="Times New Roman" w:hAnsi="Times New Roman" w:cs="Times New Roman"/>
              <w:noProof/>
              <w:sz w:val="24"/>
              <w:szCs w:val="24"/>
            </w:rPr>
            <w:t>(Canales, 2006)</w:t>
          </w:r>
          <w:r w:rsidR="00082A50">
            <w:rPr>
              <w:rFonts w:ascii="Times New Roman" w:hAnsi="Times New Roman" w:cs="Times New Roman"/>
              <w:sz w:val="24"/>
              <w:szCs w:val="24"/>
            </w:rPr>
            <w:fldChar w:fldCharType="end"/>
          </w:r>
        </w:sdtContent>
      </w:sdt>
    </w:p>
    <w:p w14:paraId="618FCF3E" w14:textId="650E563D" w:rsidR="00082A50" w:rsidRDefault="00082A50" w:rsidP="00B94BE8">
      <w:pPr>
        <w:jc w:val="both"/>
        <w:rPr>
          <w:rFonts w:ascii="Times New Roman" w:hAnsi="Times New Roman" w:cs="Times New Roman"/>
          <w:sz w:val="24"/>
          <w:szCs w:val="24"/>
        </w:rPr>
      </w:pPr>
    </w:p>
    <w:sdt>
      <w:sdtPr>
        <w:rPr>
          <w:rFonts w:asciiTheme="minorHAnsi" w:eastAsiaTheme="minorHAnsi" w:hAnsiTheme="minorHAnsi" w:cstheme="minorBidi"/>
          <w:color w:val="auto"/>
          <w:sz w:val="22"/>
          <w:szCs w:val="22"/>
          <w:lang w:val="es-ES" w:eastAsia="en-US"/>
        </w:rPr>
        <w:id w:val="1948351183"/>
        <w:docPartObj>
          <w:docPartGallery w:val="Bibliographies"/>
          <w:docPartUnique/>
        </w:docPartObj>
      </w:sdtPr>
      <w:sdtEndPr>
        <w:rPr>
          <w:lang w:val="es-CL"/>
        </w:rPr>
      </w:sdtEndPr>
      <w:sdtContent>
        <w:p w14:paraId="4DD99988" w14:textId="127F55F4" w:rsidR="00082A50" w:rsidRDefault="00082A50">
          <w:pPr>
            <w:pStyle w:val="Ttulo1"/>
          </w:pPr>
          <w:r>
            <w:rPr>
              <w:lang w:val="es-ES"/>
            </w:rPr>
            <w:t>Referencias</w:t>
          </w:r>
        </w:p>
        <w:sdt>
          <w:sdtPr>
            <w:id w:val="-573587230"/>
            <w:bibliography/>
          </w:sdtPr>
          <w:sdtEndPr/>
          <w:sdtContent>
            <w:p w14:paraId="00E77E6C" w14:textId="77777777" w:rsidR="00082A50" w:rsidRDefault="00082A50" w:rsidP="00082A50">
              <w:pPr>
                <w:pStyle w:val="Bibliografa"/>
                <w:ind w:left="720" w:hanging="720"/>
                <w:rPr>
                  <w:noProof/>
                  <w:sz w:val="24"/>
                  <w:szCs w:val="24"/>
                  <w:lang w:val="es-ES"/>
                </w:rPr>
              </w:pPr>
              <w:r>
                <w:fldChar w:fldCharType="begin"/>
              </w:r>
              <w:r>
                <w:instrText>BIBLIOGRAPHY</w:instrText>
              </w:r>
              <w:r>
                <w:fldChar w:fldCharType="separate"/>
              </w:r>
              <w:r>
                <w:rPr>
                  <w:noProof/>
                  <w:lang w:val="es-ES"/>
                </w:rPr>
                <w:t xml:space="preserve">Canales, M. (2006). </w:t>
              </w:r>
              <w:r>
                <w:rPr>
                  <w:i/>
                  <w:iCs/>
                  <w:noProof/>
                  <w:lang w:val="es-ES"/>
                </w:rPr>
                <w:t>Metodologías de investigación social. Introducción a los oficios.</w:t>
              </w:r>
              <w:r>
                <w:rPr>
                  <w:noProof/>
                  <w:lang w:val="es-ES"/>
                </w:rPr>
                <w:t xml:space="preserve"> Santiago de Chile: LOM.</w:t>
              </w:r>
            </w:p>
            <w:p w14:paraId="2FE3E587" w14:textId="6205C5BA" w:rsidR="00082A50" w:rsidRDefault="00082A50" w:rsidP="00082A50">
              <w:r>
                <w:rPr>
                  <w:b/>
                  <w:bCs/>
                </w:rPr>
                <w:fldChar w:fldCharType="end"/>
              </w:r>
            </w:p>
          </w:sdtContent>
        </w:sdt>
      </w:sdtContent>
    </w:sdt>
    <w:p w14:paraId="720F3E65" w14:textId="77777777" w:rsidR="00082A50" w:rsidRPr="00082A50" w:rsidRDefault="00082A50" w:rsidP="00B94BE8">
      <w:pPr>
        <w:jc w:val="both"/>
        <w:rPr>
          <w:rFonts w:ascii="Times New Roman" w:hAnsi="Times New Roman" w:cs="Times New Roman"/>
          <w:sz w:val="24"/>
          <w:szCs w:val="24"/>
        </w:rPr>
      </w:pPr>
    </w:p>
    <w:sectPr w:rsidR="00082A50" w:rsidRPr="00082A5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26:00Z" w:initials="CD">
    <w:p w14:paraId="329EC2AD" w14:textId="07E9C6C4" w:rsidR="008B657C" w:rsidRDefault="008B657C">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9EC2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F2BB" w16cex:dateUtc="2021-11-10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9EC2AD" w16cid:durableId="2535F2B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00673"/>
    <w:multiLevelType w:val="hybridMultilevel"/>
    <w:tmpl w:val="4E128E68"/>
    <w:lvl w:ilvl="0" w:tplc="340A0001">
      <w:start w:val="1"/>
      <w:numFmt w:val="bullet"/>
      <w:lvlText w:val=""/>
      <w:lvlJc w:val="left"/>
      <w:pPr>
        <w:ind w:left="3479" w:hanging="360"/>
      </w:pPr>
      <w:rPr>
        <w:rFonts w:ascii="Symbol" w:hAnsi="Symbol" w:hint="default"/>
      </w:rPr>
    </w:lvl>
    <w:lvl w:ilvl="1" w:tplc="340A0003" w:tentative="1">
      <w:start w:val="1"/>
      <w:numFmt w:val="bullet"/>
      <w:lvlText w:val="o"/>
      <w:lvlJc w:val="left"/>
      <w:pPr>
        <w:ind w:left="4199" w:hanging="360"/>
      </w:pPr>
      <w:rPr>
        <w:rFonts w:ascii="Courier New" w:hAnsi="Courier New" w:cs="Courier New" w:hint="default"/>
      </w:rPr>
    </w:lvl>
    <w:lvl w:ilvl="2" w:tplc="340A0005" w:tentative="1">
      <w:start w:val="1"/>
      <w:numFmt w:val="bullet"/>
      <w:lvlText w:val=""/>
      <w:lvlJc w:val="left"/>
      <w:pPr>
        <w:ind w:left="4919" w:hanging="360"/>
      </w:pPr>
      <w:rPr>
        <w:rFonts w:ascii="Wingdings" w:hAnsi="Wingdings" w:hint="default"/>
      </w:rPr>
    </w:lvl>
    <w:lvl w:ilvl="3" w:tplc="340A0001" w:tentative="1">
      <w:start w:val="1"/>
      <w:numFmt w:val="bullet"/>
      <w:lvlText w:val=""/>
      <w:lvlJc w:val="left"/>
      <w:pPr>
        <w:ind w:left="5639" w:hanging="360"/>
      </w:pPr>
      <w:rPr>
        <w:rFonts w:ascii="Symbol" w:hAnsi="Symbol" w:hint="default"/>
      </w:rPr>
    </w:lvl>
    <w:lvl w:ilvl="4" w:tplc="340A0003" w:tentative="1">
      <w:start w:val="1"/>
      <w:numFmt w:val="bullet"/>
      <w:lvlText w:val="o"/>
      <w:lvlJc w:val="left"/>
      <w:pPr>
        <w:ind w:left="6359" w:hanging="360"/>
      </w:pPr>
      <w:rPr>
        <w:rFonts w:ascii="Courier New" w:hAnsi="Courier New" w:cs="Courier New" w:hint="default"/>
      </w:rPr>
    </w:lvl>
    <w:lvl w:ilvl="5" w:tplc="340A0005" w:tentative="1">
      <w:start w:val="1"/>
      <w:numFmt w:val="bullet"/>
      <w:lvlText w:val=""/>
      <w:lvlJc w:val="left"/>
      <w:pPr>
        <w:ind w:left="7079" w:hanging="360"/>
      </w:pPr>
      <w:rPr>
        <w:rFonts w:ascii="Wingdings" w:hAnsi="Wingdings" w:hint="default"/>
      </w:rPr>
    </w:lvl>
    <w:lvl w:ilvl="6" w:tplc="340A0001" w:tentative="1">
      <w:start w:val="1"/>
      <w:numFmt w:val="bullet"/>
      <w:lvlText w:val=""/>
      <w:lvlJc w:val="left"/>
      <w:pPr>
        <w:ind w:left="7799" w:hanging="360"/>
      </w:pPr>
      <w:rPr>
        <w:rFonts w:ascii="Symbol" w:hAnsi="Symbol" w:hint="default"/>
      </w:rPr>
    </w:lvl>
    <w:lvl w:ilvl="7" w:tplc="340A0003" w:tentative="1">
      <w:start w:val="1"/>
      <w:numFmt w:val="bullet"/>
      <w:lvlText w:val="o"/>
      <w:lvlJc w:val="left"/>
      <w:pPr>
        <w:ind w:left="8519" w:hanging="360"/>
      </w:pPr>
      <w:rPr>
        <w:rFonts w:ascii="Courier New" w:hAnsi="Courier New" w:cs="Courier New" w:hint="default"/>
      </w:rPr>
    </w:lvl>
    <w:lvl w:ilvl="8" w:tplc="340A0005" w:tentative="1">
      <w:start w:val="1"/>
      <w:numFmt w:val="bullet"/>
      <w:lvlText w:val=""/>
      <w:lvlJc w:val="left"/>
      <w:pPr>
        <w:ind w:left="9239"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016"/>
    <w:rsid w:val="0004220E"/>
    <w:rsid w:val="00082A50"/>
    <w:rsid w:val="001073B3"/>
    <w:rsid w:val="001B562E"/>
    <w:rsid w:val="00387783"/>
    <w:rsid w:val="004C17C0"/>
    <w:rsid w:val="00580D4B"/>
    <w:rsid w:val="00596758"/>
    <w:rsid w:val="00674016"/>
    <w:rsid w:val="0071109D"/>
    <w:rsid w:val="00727618"/>
    <w:rsid w:val="008B657C"/>
    <w:rsid w:val="00966E95"/>
    <w:rsid w:val="00AE437C"/>
    <w:rsid w:val="00B94BE8"/>
    <w:rsid w:val="00E906CA"/>
    <w:rsid w:val="00EC43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A0FF"/>
  <w15:chartTrackingRefBased/>
  <w15:docId w15:val="{CAB21A82-A97C-489A-9048-B7ED3FD0E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82A50"/>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4016"/>
    <w:pPr>
      <w:ind w:left="720"/>
      <w:contextualSpacing/>
    </w:pPr>
  </w:style>
  <w:style w:type="character" w:customStyle="1" w:styleId="Ttulo1Car">
    <w:name w:val="Título 1 Car"/>
    <w:basedOn w:val="Fuentedeprrafopredeter"/>
    <w:link w:val="Ttulo1"/>
    <w:uiPriority w:val="9"/>
    <w:rsid w:val="00082A50"/>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082A50"/>
  </w:style>
  <w:style w:type="character" w:styleId="Refdecomentario">
    <w:name w:val="annotation reference"/>
    <w:basedOn w:val="Fuentedeprrafopredeter"/>
    <w:uiPriority w:val="99"/>
    <w:semiHidden/>
    <w:unhideWhenUsed/>
    <w:rsid w:val="008B657C"/>
    <w:rPr>
      <w:sz w:val="16"/>
      <w:szCs w:val="16"/>
    </w:rPr>
  </w:style>
  <w:style w:type="paragraph" w:styleId="Textocomentario">
    <w:name w:val="annotation text"/>
    <w:basedOn w:val="Normal"/>
    <w:link w:val="TextocomentarioCar"/>
    <w:uiPriority w:val="99"/>
    <w:semiHidden/>
    <w:unhideWhenUsed/>
    <w:rsid w:val="008B65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B657C"/>
    <w:rPr>
      <w:sz w:val="20"/>
      <w:szCs w:val="20"/>
    </w:rPr>
  </w:style>
  <w:style w:type="paragraph" w:styleId="Asuntodelcomentario">
    <w:name w:val="annotation subject"/>
    <w:basedOn w:val="Textocomentario"/>
    <w:next w:val="Textocomentario"/>
    <w:link w:val="AsuntodelcomentarioCar"/>
    <w:uiPriority w:val="99"/>
    <w:semiHidden/>
    <w:unhideWhenUsed/>
    <w:rsid w:val="008B657C"/>
    <w:rPr>
      <w:b/>
      <w:bCs/>
    </w:rPr>
  </w:style>
  <w:style w:type="character" w:customStyle="1" w:styleId="AsuntodelcomentarioCar">
    <w:name w:val="Asunto del comentario Car"/>
    <w:basedOn w:val="TextocomentarioCar"/>
    <w:link w:val="Asuntodelcomentario"/>
    <w:uiPriority w:val="99"/>
    <w:semiHidden/>
    <w:rsid w:val="008B65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6065">
      <w:bodyDiv w:val="1"/>
      <w:marLeft w:val="0"/>
      <w:marRight w:val="0"/>
      <w:marTop w:val="0"/>
      <w:marBottom w:val="0"/>
      <w:divBdr>
        <w:top w:val="none" w:sz="0" w:space="0" w:color="auto"/>
        <w:left w:val="none" w:sz="0" w:space="0" w:color="auto"/>
        <w:bottom w:val="none" w:sz="0" w:space="0" w:color="auto"/>
        <w:right w:val="none" w:sz="0" w:space="0" w:color="auto"/>
      </w:divBdr>
    </w:div>
    <w:div w:id="871382545">
      <w:bodyDiv w:val="1"/>
      <w:marLeft w:val="0"/>
      <w:marRight w:val="0"/>
      <w:marTop w:val="0"/>
      <w:marBottom w:val="0"/>
      <w:divBdr>
        <w:top w:val="none" w:sz="0" w:space="0" w:color="auto"/>
        <w:left w:val="none" w:sz="0" w:space="0" w:color="auto"/>
        <w:bottom w:val="none" w:sz="0" w:space="0" w:color="auto"/>
        <w:right w:val="none" w:sz="0" w:space="0" w:color="auto"/>
      </w:divBdr>
    </w:div>
    <w:div w:id="1045983309">
      <w:bodyDiv w:val="1"/>
      <w:marLeft w:val="0"/>
      <w:marRight w:val="0"/>
      <w:marTop w:val="0"/>
      <w:marBottom w:val="0"/>
      <w:divBdr>
        <w:top w:val="none" w:sz="0" w:space="0" w:color="auto"/>
        <w:left w:val="none" w:sz="0" w:space="0" w:color="auto"/>
        <w:bottom w:val="none" w:sz="0" w:space="0" w:color="auto"/>
        <w:right w:val="none" w:sz="0" w:space="0" w:color="auto"/>
      </w:divBdr>
    </w:div>
    <w:div w:id="1301378180">
      <w:bodyDiv w:val="1"/>
      <w:marLeft w:val="0"/>
      <w:marRight w:val="0"/>
      <w:marTop w:val="0"/>
      <w:marBottom w:val="0"/>
      <w:divBdr>
        <w:top w:val="none" w:sz="0" w:space="0" w:color="auto"/>
        <w:left w:val="none" w:sz="0" w:space="0" w:color="auto"/>
        <w:bottom w:val="none" w:sz="0" w:space="0" w:color="auto"/>
        <w:right w:val="none" w:sz="0" w:space="0" w:color="auto"/>
      </w:divBdr>
    </w:div>
    <w:div w:id="1424494736">
      <w:bodyDiv w:val="1"/>
      <w:marLeft w:val="0"/>
      <w:marRight w:val="0"/>
      <w:marTop w:val="0"/>
      <w:marBottom w:val="0"/>
      <w:divBdr>
        <w:top w:val="none" w:sz="0" w:space="0" w:color="auto"/>
        <w:left w:val="none" w:sz="0" w:space="0" w:color="auto"/>
        <w:bottom w:val="none" w:sz="0" w:space="0" w:color="auto"/>
        <w:right w:val="none" w:sz="0" w:space="0" w:color="auto"/>
      </w:divBdr>
    </w:div>
    <w:div w:id="1778720138">
      <w:bodyDiv w:val="1"/>
      <w:marLeft w:val="0"/>
      <w:marRight w:val="0"/>
      <w:marTop w:val="0"/>
      <w:marBottom w:val="0"/>
      <w:divBdr>
        <w:top w:val="none" w:sz="0" w:space="0" w:color="auto"/>
        <w:left w:val="none" w:sz="0" w:space="0" w:color="auto"/>
        <w:bottom w:val="none" w:sz="0" w:space="0" w:color="auto"/>
        <w:right w:val="none" w:sz="0" w:space="0" w:color="auto"/>
      </w:divBdr>
    </w:div>
    <w:div w:id="188844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Man06</b:Tag>
    <b:SourceType>Report</b:SourceType>
    <b:Guid>{A0EB08D3-0353-40FC-9A01-48CACE5759BC}</b:Guid>
    <b:Author>
      <b:Author>
        <b:NameList>
          <b:Person>
            <b:Last>Canales</b:Last>
            <b:First>Manuel</b:First>
          </b:Person>
        </b:NameList>
      </b:Author>
    </b:Author>
    <b:Title>Metodologías de investigación social. Introducción a los oficios.</b:Title>
    <b:Year>2006</b:Year>
    <b:Publisher>LOM</b:Publisher>
    <b:City>Santiago de Chile</b:City>
    <b:RefOrder>1</b:RefOrder>
  </b:Source>
</b:Sources>
</file>

<file path=customXml/itemProps1.xml><?xml version="1.0" encoding="utf-8"?>
<ds:datastoreItem xmlns:ds="http://schemas.openxmlformats.org/officeDocument/2006/customXml" ds:itemID="{BEF0FBEA-2F08-4D63-ACE5-DD4AD253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572</Words>
  <Characters>3148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Anaís Ignacia Jiménez Corvalán (anais.jimenez)</dc:creator>
  <cp:keywords/>
  <dc:description/>
  <cp:lastModifiedBy>CLAUDIO DUARTE</cp:lastModifiedBy>
  <cp:revision>4</cp:revision>
  <dcterms:created xsi:type="dcterms:W3CDTF">2021-11-10T10:27:00Z</dcterms:created>
  <dcterms:modified xsi:type="dcterms:W3CDTF">2021-11-10T10:30:00Z</dcterms:modified>
</cp:coreProperties>
</file>